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lastRenderedPageBreak/>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lastRenderedPageBreak/>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6823D90"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r w:rsidR="00326D99">
        <w:rPr>
          <w:sz w:val="22"/>
          <w:szCs w:val="22"/>
        </w:rPr>
        <w:t xml:space="preserve">přehledové </w:t>
      </w:r>
      <w:r w:rsidRPr="00EF200E">
        <w:rPr>
          <w:sz w:val="22"/>
          <w:szCs w:val="22"/>
        </w:rPr>
        <w:t>strojní výkresy s měněnými prvky vozidla</w:t>
      </w:r>
      <w:r w:rsidR="00326D99">
        <w:rPr>
          <w:sz w:val="22"/>
          <w:szCs w:val="22"/>
        </w:rPr>
        <w:t xml:space="preserve"> a jejich umístěním</w:t>
      </w:r>
      <w:r w:rsidRPr="00EF200E">
        <w:rPr>
          <w:sz w:val="22"/>
          <w:szCs w:val="22"/>
        </w:rPr>
        <w:t>, výkres kotvení všech nových prvků</w:t>
      </w: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r w:rsidRPr="00EF200E">
        <w:rPr>
          <w:sz w:val="22"/>
          <w:szCs w:val="22"/>
        </w:rPr>
        <w:t xml:space="preserve">, schéma elektrického zapojení samotného Systému a </w:t>
      </w:r>
      <w:r w:rsidR="00576D0E">
        <w:rPr>
          <w:sz w:val="22"/>
          <w:szCs w:val="22"/>
        </w:rPr>
        <w:t xml:space="preserve">popis </w:t>
      </w:r>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lastRenderedPageBreak/>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lastRenderedPageBreak/>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w:t>
      </w:r>
      <w:r w:rsidR="008A34EB" w:rsidRPr="00EF200E">
        <w:rPr>
          <w:sz w:val="22"/>
          <w:szCs w:val="22"/>
        </w:rPr>
        <w:lastRenderedPageBreak/>
        <w:t xml:space="preserve">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w:t>
      </w:r>
      <w:r w:rsidR="00610B7C">
        <w:rPr>
          <w:sz w:val="22"/>
          <w:szCs w:val="22"/>
        </w:rPr>
        <w:lastRenderedPageBreak/>
        <w:t xml:space="preserve">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lastRenderedPageBreak/>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w:t>
      </w:r>
      <w:r w:rsidR="001354F8" w:rsidRPr="00EF200E">
        <w:rPr>
          <w:sz w:val="22"/>
          <w:szCs w:val="22"/>
        </w:rPr>
        <w:lastRenderedPageBreak/>
        <w:t>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lastRenderedPageBreak/>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lastRenderedPageBreak/>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lastRenderedPageBreak/>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lastRenderedPageBreak/>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lastRenderedPageBreak/>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w:t>
      </w:r>
      <w:r w:rsidRPr="00EF200E">
        <w:rPr>
          <w:sz w:val="22"/>
          <w:szCs w:val="22"/>
        </w:rPr>
        <w:lastRenderedPageBreak/>
        <w:t xml:space="preserve">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lastRenderedPageBreak/>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w:t>
      </w:r>
      <w:r w:rsidRPr="00EF200E">
        <w:rPr>
          <w:sz w:val="22"/>
          <w:szCs w:val="22"/>
        </w:rPr>
        <w:lastRenderedPageBreak/>
        <w:t>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w:t>
      </w:r>
      <w:r w:rsidR="002C46BF" w:rsidRPr="00EF200E">
        <w:rPr>
          <w:sz w:val="22"/>
          <w:szCs w:val="22"/>
        </w:rPr>
        <w:lastRenderedPageBreak/>
        <w:t>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64AE91F1"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w:t>
      </w:r>
      <w:ins w:id="7" w:author="Autor">
        <w:r w:rsidR="00F73785">
          <w:rPr>
            <w:sz w:val="22"/>
            <w:szCs w:val="22"/>
          </w:rPr>
          <w:t>t</w:t>
        </w:r>
      </w:ins>
      <w:del w:id="8" w:author="Autor">
        <w:r w:rsidRPr="00EF200E" w:rsidDel="00F73785">
          <w:rPr>
            <w:sz w:val="22"/>
            <w:szCs w:val="22"/>
          </w:rPr>
          <w:delText>c</w:delText>
        </w:r>
      </w:del>
      <w:r w:rsidRPr="00EF200E">
        <w:rPr>
          <w:sz w:val="22"/>
          <w:szCs w:val="22"/>
        </w:rPr>
        <w:t xml:space="preserve">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9"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9"/>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 xml:space="preserve">mezi </w:t>
      </w:r>
      <w:r w:rsidRPr="00EF200E">
        <w:rPr>
          <w:sz w:val="22"/>
          <w:szCs w:val="22"/>
        </w:rPr>
        <w:lastRenderedPageBreak/>
        <w:t>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 xml:space="preserve">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w:t>
      </w:r>
      <w:r w:rsidRPr="00EF200E">
        <w:rPr>
          <w:sz w:val="22"/>
          <w:szCs w:val="22"/>
        </w:rPr>
        <w:lastRenderedPageBreak/>
        <w:t>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10"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10"/>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11"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11"/>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2"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2"/>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lastRenderedPageBreak/>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lastRenderedPageBreak/>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lastRenderedPageBreak/>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 xml:space="preserve">pozn.: pokud se však Objednatel </w:t>
      </w:r>
      <w:r w:rsidRPr="00EF200E">
        <w:rPr>
          <w:i/>
          <w:iCs/>
          <w:sz w:val="22"/>
          <w:szCs w:val="22"/>
        </w:rPr>
        <w:lastRenderedPageBreak/>
        <w:t>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lastRenderedPageBreak/>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3"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3"/>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w:t>
      </w:r>
      <w:r w:rsidRPr="00EF200E">
        <w:rPr>
          <w:sz w:val="22"/>
          <w:szCs w:val="22"/>
        </w:rPr>
        <w:lastRenderedPageBreak/>
        <w:t xml:space="preserve">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w:t>
      </w:r>
      <w:r w:rsidRPr="00EF200E">
        <w:rPr>
          <w:sz w:val="22"/>
          <w:szCs w:val="22"/>
        </w:rPr>
        <w:lastRenderedPageBreak/>
        <w:t xml:space="preserve">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lastRenderedPageBreak/>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lastRenderedPageBreak/>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lastRenderedPageBreak/>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w:t>
      </w:r>
      <w:r w:rsidRPr="00EF200E">
        <w:rPr>
          <w:sz w:val="22"/>
          <w:szCs w:val="22"/>
        </w:rPr>
        <w:lastRenderedPageBreak/>
        <w:t xml:space="preserve">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4"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4"/>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F996E" w14:textId="77777777" w:rsidR="000E5A4D" w:rsidRDefault="000E5A4D">
      <w:r>
        <w:separator/>
      </w:r>
    </w:p>
  </w:endnote>
  <w:endnote w:type="continuationSeparator" w:id="0">
    <w:p w14:paraId="2F85DD04" w14:textId="77777777" w:rsidR="000E5A4D" w:rsidRDefault="000E5A4D">
      <w:r>
        <w:continuationSeparator/>
      </w:r>
    </w:p>
  </w:endnote>
  <w:endnote w:type="continuationNotice" w:id="1">
    <w:p w14:paraId="71FAA153" w14:textId="77777777" w:rsidR="000E5A4D" w:rsidRDefault="000E5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1B57E" w14:textId="77777777" w:rsidR="000E5A4D" w:rsidRDefault="000E5A4D">
      <w:r>
        <w:separator/>
      </w:r>
    </w:p>
  </w:footnote>
  <w:footnote w:type="continuationSeparator" w:id="0">
    <w:p w14:paraId="486A4CCC" w14:textId="77777777" w:rsidR="000E5A4D" w:rsidRDefault="000E5A4D">
      <w:r>
        <w:continuationSeparator/>
      </w:r>
    </w:p>
  </w:footnote>
  <w:footnote w:type="continuationNotice" w:id="1">
    <w:p w14:paraId="771433CE" w14:textId="77777777" w:rsidR="000E5A4D" w:rsidRDefault="000E5A4D"/>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5A4D"/>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B7A05"/>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3C8"/>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785"/>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17469</Words>
  <Characters>103073</Characters>
  <Application>Microsoft Office Word</Application>
  <DocSecurity>0</DocSecurity>
  <Lines>858</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2026-01-08T13:59:00Z</dcterms:created>
  <dcterms:modified xsi:type="dcterms:W3CDTF">2026-01-12T14:45:00Z</dcterms:modified>
</cp:coreProperties>
</file>